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49" w:rsidRDefault="00047C80" w:rsidP="00663849">
      <w:pPr>
        <w:pStyle w:val="Annex"/>
      </w:pPr>
      <w:r>
        <w:t>Eleventh</w:t>
      </w:r>
      <w:r w:rsidR="00663849">
        <w:t xml:space="preserve"> Meeting of the IA</w:t>
      </w:r>
      <w:r>
        <w:t>LA Legal Advisory Panel - LAP 11</w:t>
      </w:r>
    </w:p>
    <w:p w:rsidR="00663849" w:rsidRPr="00F83853" w:rsidRDefault="00663849" w:rsidP="00663849">
      <w:pPr>
        <w:pStyle w:val="Normalcentr"/>
        <w:ind w:left="0"/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663849" w:rsidTr="00F97A40">
        <w:tc>
          <w:tcPr>
            <w:tcW w:w="4512" w:type="dxa"/>
          </w:tcPr>
          <w:p w:rsidR="00663849" w:rsidRDefault="00663849" w:rsidP="00F97A40">
            <w:pPr>
              <w:pStyle w:val="Corpsdetexte"/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Legal Advisory Panel</w:t>
            </w:r>
          </w:p>
          <w:p w:rsidR="00663849" w:rsidRPr="006B2F34" w:rsidRDefault="00047C80" w:rsidP="00F97A40">
            <w:pPr>
              <w:pStyle w:val="Corpsdetexte"/>
              <w:spacing w:before="60"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11</w:t>
            </w:r>
            <w:r w:rsidR="00663849" w:rsidRPr="00850D49">
              <w:rPr>
                <w:rFonts w:ascii="Arial" w:hAnsi="Arial" w:cs="Arial"/>
                <w:bCs/>
                <w:vertAlign w:val="superscript"/>
              </w:rPr>
              <w:t>th</w:t>
            </w:r>
            <w:r w:rsidR="00663849">
              <w:rPr>
                <w:rFonts w:ascii="Arial" w:hAnsi="Arial" w:cs="Arial"/>
                <w:bCs/>
              </w:rPr>
              <w:t xml:space="preserve"> </w:t>
            </w:r>
            <w:r w:rsidR="00663849" w:rsidRPr="006B2F34">
              <w:rPr>
                <w:rFonts w:ascii="Arial" w:hAnsi="Arial" w:cs="Arial"/>
                <w:iCs/>
              </w:rPr>
              <w:t>Session</w:t>
            </w:r>
          </w:p>
          <w:p w:rsidR="00663849" w:rsidRDefault="00663849" w:rsidP="00F97A40">
            <w:pPr>
              <w:pStyle w:val="Corpsdetexte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Agenda item 1</w:t>
            </w:r>
          </w:p>
        </w:tc>
        <w:tc>
          <w:tcPr>
            <w:tcW w:w="4512" w:type="dxa"/>
          </w:tcPr>
          <w:p w:rsidR="00663849" w:rsidRDefault="00047C80" w:rsidP="00F97A40">
            <w:pPr>
              <w:pStyle w:val="Corpsdetexte"/>
              <w:spacing w:before="60" w:after="6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LAP 11</w:t>
            </w:r>
            <w:r w:rsidR="00663849">
              <w:rPr>
                <w:rFonts w:ascii="Arial" w:hAnsi="Arial" w:cs="Arial"/>
                <w:b/>
                <w:bCs/>
              </w:rPr>
              <w:t xml:space="preserve"> / 1 / 1</w:t>
            </w:r>
          </w:p>
          <w:p w:rsidR="00663849" w:rsidRPr="009E382D" w:rsidRDefault="00047C80" w:rsidP="00F97A40">
            <w:pPr>
              <w:pStyle w:val="Corpsdetexte"/>
              <w:spacing w:before="6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September 19-21</w:t>
            </w:r>
            <w:r w:rsidR="00663849" w:rsidRPr="009E382D">
              <w:rPr>
                <w:rFonts w:ascii="Arial" w:hAnsi="Arial" w:cs="Arial"/>
              </w:rPr>
              <w:t>, 201</w:t>
            </w:r>
            <w:r w:rsidR="00663849">
              <w:rPr>
                <w:rFonts w:ascii="Arial" w:hAnsi="Arial" w:cs="Arial"/>
              </w:rPr>
              <w:t>2</w:t>
            </w:r>
          </w:p>
        </w:tc>
      </w:tr>
    </w:tbl>
    <w:p w:rsidR="00663849" w:rsidRPr="006B2F34" w:rsidRDefault="00663849" w:rsidP="00663849">
      <w:pPr>
        <w:pStyle w:val="Corpsdetexte"/>
      </w:pPr>
    </w:p>
    <w:p w:rsidR="00663849" w:rsidRDefault="00663849" w:rsidP="00663849">
      <w:pPr>
        <w:pStyle w:val="Corpsdetexte"/>
      </w:pPr>
      <w:r w:rsidRPr="006B2F34">
        <w:t xml:space="preserve">The </w:t>
      </w:r>
      <w:r w:rsidR="00F97A40">
        <w:rPr>
          <w:iCs/>
        </w:rPr>
        <w:t>11</w:t>
      </w:r>
      <w:r w:rsidRPr="00850D49">
        <w:rPr>
          <w:iCs/>
          <w:vertAlign w:val="superscript"/>
        </w:rPr>
        <w:t>th</w:t>
      </w:r>
      <w:r>
        <w:rPr>
          <w:iCs/>
        </w:rPr>
        <w:t xml:space="preserve"> </w:t>
      </w:r>
      <w:r w:rsidRPr="006B2F34">
        <w:t xml:space="preserve">meeting of the IALA </w:t>
      </w:r>
      <w:r w:rsidRPr="006B2F34">
        <w:rPr>
          <w:b/>
          <w:bCs/>
          <w:u w:val="single"/>
        </w:rPr>
        <w:t xml:space="preserve">Legal Advisory Panel </w:t>
      </w:r>
      <w:r w:rsidRPr="006B2F34">
        <w:t xml:space="preserve">will be held </w:t>
      </w:r>
      <w:r w:rsidR="00F97A40">
        <w:t>from</w:t>
      </w:r>
      <w:r w:rsidRPr="006B2F34">
        <w:t xml:space="preserve"> </w:t>
      </w:r>
      <w:proofErr w:type="gramStart"/>
      <w:r w:rsidR="00F97A40">
        <w:t>19</w:t>
      </w:r>
      <w:r w:rsidRPr="00663849">
        <w:rPr>
          <w:vertAlign w:val="superscript"/>
        </w:rPr>
        <w:t>th</w:t>
      </w:r>
      <w:r>
        <w:t xml:space="preserve">  </w:t>
      </w:r>
      <w:r w:rsidR="00F97A40">
        <w:t>to</w:t>
      </w:r>
      <w:proofErr w:type="gramEnd"/>
      <w:r>
        <w:t xml:space="preserve"> </w:t>
      </w:r>
      <w:r w:rsidR="00F97A40">
        <w:t>21</w:t>
      </w:r>
      <w:r w:rsidR="00F97A40" w:rsidRPr="00F97A40">
        <w:rPr>
          <w:vertAlign w:val="superscript"/>
        </w:rPr>
        <w:t>st</w:t>
      </w:r>
      <w:r w:rsidR="00F97A40">
        <w:t xml:space="preserve"> September</w:t>
      </w:r>
      <w:r>
        <w:t xml:space="preserve"> 2012</w:t>
      </w:r>
      <w:r w:rsidRPr="006B2F34">
        <w:t xml:space="preserve">, at </w:t>
      </w:r>
      <w:r>
        <w:t>I</w:t>
      </w:r>
      <w:r w:rsidRPr="006B2F34">
        <w:t>ALA Headquarters</w:t>
      </w:r>
      <w:r>
        <w:t xml:space="preserve">, </w:t>
      </w:r>
      <w:r>
        <w:rPr>
          <w:b/>
          <w:u w:val="single"/>
        </w:rPr>
        <w:t xml:space="preserve">10 rue des </w:t>
      </w:r>
      <w:proofErr w:type="spellStart"/>
      <w:r>
        <w:rPr>
          <w:b/>
          <w:u w:val="single"/>
        </w:rPr>
        <w:t>Gaudines</w:t>
      </w:r>
      <w:proofErr w:type="spellEnd"/>
      <w:r>
        <w:t>,</w:t>
      </w:r>
      <w:r w:rsidRPr="006B2F34">
        <w:t xml:space="preserve"> in Saint </w:t>
      </w:r>
      <w:proofErr w:type="spellStart"/>
      <w:r w:rsidRPr="006B2F34">
        <w:t>Germain</w:t>
      </w:r>
      <w:proofErr w:type="spellEnd"/>
      <w:r w:rsidRPr="006B2F34">
        <w:t xml:space="preserve"> en </w:t>
      </w:r>
      <w:proofErr w:type="spellStart"/>
      <w:r w:rsidRPr="006B2F34">
        <w:t>Laye</w:t>
      </w:r>
      <w:proofErr w:type="spellEnd"/>
      <w:r w:rsidRPr="006B2F34">
        <w:t>, France</w:t>
      </w:r>
      <w:r>
        <w:t>.</w:t>
      </w:r>
    </w:p>
    <w:p w:rsidR="00663849" w:rsidRDefault="00663849" w:rsidP="00663849">
      <w:pPr>
        <w:pStyle w:val="Corpsdetexte"/>
      </w:pPr>
      <w:r w:rsidRPr="006B2F34">
        <w:t xml:space="preserve">The </w:t>
      </w:r>
      <w:r>
        <w:t xml:space="preserve">meeting </w:t>
      </w:r>
      <w:r w:rsidRPr="006B2F34">
        <w:t xml:space="preserve">will commence at </w:t>
      </w:r>
      <w:r>
        <w:t>10h00</w:t>
      </w:r>
      <w:r w:rsidRPr="006B2F34">
        <w:t xml:space="preserve"> hours on </w:t>
      </w:r>
      <w:r w:rsidR="00F97A40">
        <w:t>19</w:t>
      </w:r>
      <w:r w:rsidR="00F97A40" w:rsidRPr="00F97A40">
        <w:rPr>
          <w:vertAlign w:val="superscript"/>
        </w:rPr>
        <w:t>th</w:t>
      </w:r>
      <w:r w:rsidR="00F97A40">
        <w:t xml:space="preserve"> September and is expected to finish at 1300 hours on the 21</w:t>
      </w:r>
      <w:r w:rsidR="00F97A40" w:rsidRPr="00F97A40">
        <w:rPr>
          <w:vertAlign w:val="superscript"/>
        </w:rPr>
        <w:t>st</w:t>
      </w:r>
      <w:r w:rsidR="00F97A40">
        <w:t>.</w:t>
      </w:r>
    </w:p>
    <w:p w:rsidR="00663849" w:rsidRDefault="00663849" w:rsidP="00663849">
      <w:pPr>
        <w:pStyle w:val="Corpsdetexte"/>
      </w:pPr>
    </w:p>
    <w:p w:rsidR="00821533" w:rsidRDefault="00821533" w:rsidP="00821533">
      <w:pPr>
        <w:pStyle w:val="Corpsdetexte"/>
      </w:pPr>
    </w:p>
    <w:p w:rsidR="00821533" w:rsidRDefault="00821533" w:rsidP="00821533">
      <w:pPr>
        <w:pStyle w:val="Sous-titre"/>
        <w:rPr>
          <w:b/>
        </w:rPr>
      </w:pPr>
      <w:r>
        <w:rPr>
          <w:b/>
        </w:rPr>
        <w:t xml:space="preserve">LAP </w:t>
      </w:r>
      <w:r w:rsidR="00F97A40">
        <w:rPr>
          <w:b/>
        </w:rPr>
        <w:t>11</w:t>
      </w:r>
      <w:r>
        <w:rPr>
          <w:b/>
        </w:rPr>
        <w:t xml:space="preserve"> - </w:t>
      </w:r>
      <w:r w:rsidRPr="00FC6C87">
        <w:rPr>
          <w:b/>
        </w:rPr>
        <w:t>PROVISIONAL AGENDA</w:t>
      </w:r>
    </w:p>
    <w:p w:rsidR="00821533" w:rsidRDefault="00821533" w:rsidP="00821533">
      <w:pPr>
        <w:pStyle w:val="Sous-titre"/>
        <w:jc w:val="left"/>
        <w:rPr>
          <w:b/>
        </w:rPr>
      </w:pPr>
    </w:p>
    <w:p w:rsidR="00821533" w:rsidRDefault="00821533" w:rsidP="00821533">
      <w:pPr>
        <w:pStyle w:val="AgendaItemChar"/>
        <w:spacing w:before="40" w:after="40"/>
      </w:pPr>
      <w:r>
        <w:t>Approval of the agenda</w:t>
      </w:r>
    </w:p>
    <w:p w:rsidR="00821533" w:rsidRDefault="00496708" w:rsidP="00821533">
      <w:pPr>
        <w:pStyle w:val="AgendaItemChar"/>
      </w:pPr>
      <w:r>
        <w:t xml:space="preserve">Review of action items </w:t>
      </w:r>
      <w:r w:rsidR="00F97A40">
        <w:t>from LAP10</w:t>
      </w:r>
    </w:p>
    <w:p w:rsidR="00821533" w:rsidRDefault="00821533" w:rsidP="00821533">
      <w:pPr>
        <w:pStyle w:val="AgendaItemChar"/>
      </w:pPr>
      <w:r>
        <w:t>Review of input papers</w:t>
      </w:r>
    </w:p>
    <w:p w:rsidR="00851747" w:rsidRDefault="00851747" w:rsidP="008F323F">
      <w:pPr>
        <w:pStyle w:val="AgendaItemChar"/>
      </w:pPr>
      <w:r>
        <w:t>Report of IALA Council 53</w:t>
      </w:r>
    </w:p>
    <w:p w:rsidR="008F323F" w:rsidRDefault="008F323F" w:rsidP="008F323F">
      <w:pPr>
        <w:pStyle w:val="AgendaItemChar"/>
      </w:pPr>
      <w:r>
        <w:t>Headquarters Agreement between IALA and the Government of the French Republic</w:t>
      </w:r>
    </w:p>
    <w:p w:rsidR="00343169" w:rsidRDefault="00851747" w:rsidP="00F97A40">
      <w:pPr>
        <w:pStyle w:val="AgendaItemChar"/>
        <w:numPr>
          <w:ilvl w:val="0"/>
          <w:numId w:val="0"/>
        </w:numPr>
        <w:ind w:left="1080"/>
        <w:rPr>
          <w:ins w:id="0" w:author="fza-sfs" w:date="2012-08-29T11:46:00Z"/>
        </w:rPr>
      </w:pPr>
      <w:proofErr w:type="gramStart"/>
      <w:r>
        <w:t>5</w:t>
      </w:r>
      <w:r w:rsidR="00F97A40">
        <w:t xml:space="preserve">.1  </w:t>
      </w:r>
      <w:proofErr w:type="gramEnd"/>
      <w:del w:id="1" w:author="fza-sfs" w:date="2012-08-29T11:46:00Z">
        <w:r w:rsidR="00F97A40" w:rsidDel="00343169">
          <w:delText>Draft a Headquarters agreement associated with a road map</w:delText>
        </w:r>
      </w:del>
      <w:ins w:id="2" w:author="fza-sfs" w:date="2012-08-29T11:47:00Z">
        <w:r w:rsidR="00343169">
          <w:t>Road Map</w:t>
        </w:r>
      </w:ins>
    </w:p>
    <w:p w:rsidR="00F97A40" w:rsidRDefault="00343169" w:rsidP="00F97A40">
      <w:pPr>
        <w:pStyle w:val="AgendaItemChar"/>
        <w:numPr>
          <w:ilvl w:val="0"/>
          <w:numId w:val="0"/>
        </w:numPr>
        <w:ind w:left="1080"/>
        <w:rPr>
          <w:ins w:id="3" w:author="fza-sfs" w:date="2012-08-29T11:46:00Z"/>
        </w:rPr>
      </w:pPr>
      <w:proofErr w:type="gramStart"/>
      <w:ins w:id="4" w:author="fza-sfs" w:date="2012-08-29T11:46:00Z">
        <w:r>
          <w:t>5.2  Draft</w:t>
        </w:r>
        <w:proofErr w:type="gramEnd"/>
        <w:r>
          <w:t xml:space="preserve"> International Agreement</w:t>
        </w:r>
      </w:ins>
    </w:p>
    <w:p w:rsidR="00343169" w:rsidRDefault="00343169" w:rsidP="00F97A40">
      <w:pPr>
        <w:pStyle w:val="AgendaItemChar"/>
        <w:numPr>
          <w:ilvl w:val="0"/>
          <w:numId w:val="0"/>
        </w:numPr>
        <w:ind w:left="1080"/>
        <w:rPr>
          <w:ins w:id="5" w:author="fza-sfs" w:date="2012-08-29T11:47:00Z"/>
        </w:rPr>
      </w:pPr>
      <w:proofErr w:type="gramStart"/>
      <w:ins w:id="6" w:author="fza-sfs" w:date="2012-08-29T11:46:00Z">
        <w:r>
          <w:t xml:space="preserve">5.2  </w:t>
        </w:r>
      </w:ins>
      <w:ins w:id="7" w:author="fza-sfs" w:date="2012-08-29T11:47:00Z">
        <w:r>
          <w:t>Draft</w:t>
        </w:r>
        <w:proofErr w:type="gramEnd"/>
        <w:r>
          <w:t xml:space="preserve"> HQ Agreement</w:t>
        </w:r>
      </w:ins>
    </w:p>
    <w:p w:rsidR="00343169" w:rsidRDefault="00343169" w:rsidP="00F97A40">
      <w:pPr>
        <w:pStyle w:val="AgendaItemChar"/>
        <w:numPr>
          <w:ilvl w:val="0"/>
          <w:numId w:val="0"/>
        </w:numPr>
        <w:ind w:left="1080"/>
        <w:rPr>
          <w:ins w:id="8" w:author="fza-sfs" w:date="2012-08-29T11:47:00Z"/>
        </w:rPr>
      </w:pPr>
      <w:proofErr w:type="gramStart"/>
      <w:ins w:id="9" w:author="fza-sfs" w:date="2012-08-29T11:47:00Z">
        <w:r>
          <w:t>5.3  Explanatory</w:t>
        </w:r>
        <w:proofErr w:type="gramEnd"/>
        <w:r>
          <w:t xml:space="preserve"> notes</w:t>
        </w:r>
      </w:ins>
    </w:p>
    <w:p w:rsidR="00343169" w:rsidRDefault="00343169" w:rsidP="00F97A40">
      <w:pPr>
        <w:pStyle w:val="AgendaItemChar"/>
        <w:numPr>
          <w:ilvl w:val="0"/>
          <w:numId w:val="0"/>
        </w:numPr>
        <w:ind w:left="1080"/>
      </w:pPr>
      <w:proofErr w:type="gramStart"/>
      <w:ins w:id="10" w:author="fza-sfs" w:date="2012-08-29T11:47:00Z">
        <w:r>
          <w:t>5.4  Changes</w:t>
        </w:r>
        <w:proofErr w:type="gramEnd"/>
        <w:r>
          <w:t xml:space="preserve"> to the Constitution</w:t>
        </w:r>
      </w:ins>
    </w:p>
    <w:p w:rsidR="00841003" w:rsidRPr="00F97A40" w:rsidDel="004A26D2" w:rsidRDefault="008F323F" w:rsidP="00841003">
      <w:pPr>
        <w:pStyle w:val="AgendaItemChar"/>
        <w:rPr>
          <w:del w:id="11" w:author="marie-helene" w:date="2012-08-30T14:23:00Z"/>
          <w:highlight w:val="yellow"/>
        </w:rPr>
      </w:pPr>
      <w:del w:id="12" w:author="marie-helene" w:date="2012-08-30T14:23:00Z">
        <w:r w:rsidRPr="00F97A40" w:rsidDel="004A26D2">
          <w:rPr>
            <w:highlight w:val="yellow"/>
          </w:rPr>
          <w:delText>Review of the Agreement on the IALA Maritime Buoyage System</w:delText>
        </w:r>
        <w:r w:rsidR="00F97A40" w:rsidDel="004A26D2">
          <w:rPr>
            <w:highlight w:val="yellow"/>
          </w:rPr>
          <w:delText>?</w:delText>
        </w:r>
      </w:del>
    </w:p>
    <w:p w:rsidR="008F323F" w:rsidDel="00343169" w:rsidRDefault="008F323F" w:rsidP="008F323F">
      <w:pPr>
        <w:pStyle w:val="AgendaItemChar"/>
        <w:rPr>
          <w:del w:id="13" w:author="fza-sfs" w:date="2012-08-29T11:48:00Z"/>
        </w:rPr>
      </w:pPr>
      <w:del w:id="14" w:author="fza-sfs" w:date="2012-08-29T11:48:00Z">
        <w:r w:rsidDel="00343169">
          <w:delText>Potential new status for IALA</w:delText>
        </w:r>
      </w:del>
    </w:p>
    <w:p w:rsidR="008F323F" w:rsidDel="00343169" w:rsidRDefault="008F323F" w:rsidP="008F323F">
      <w:pPr>
        <w:pStyle w:val="AgendaItemChar"/>
        <w:rPr>
          <w:del w:id="15" w:author="fza-sfs" w:date="2012-08-29T11:47:00Z"/>
        </w:rPr>
      </w:pPr>
      <w:del w:id="16" w:author="fza-sfs" w:date="2012-08-29T11:47:00Z">
        <w:r w:rsidDel="00343169">
          <w:delText>Changes to IALA Constitution</w:delText>
        </w:r>
      </w:del>
    </w:p>
    <w:p w:rsidR="00821533" w:rsidRDefault="00821533" w:rsidP="00821533">
      <w:pPr>
        <w:pStyle w:val="AgendaItemChar"/>
      </w:pPr>
      <w:r>
        <w:t>Requests for advice from other IALA bodies</w:t>
      </w:r>
    </w:p>
    <w:p w:rsidR="00EB1C09" w:rsidRDefault="004A26D2" w:rsidP="00821533">
      <w:pPr>
        <w:pStyle w:val="AgendaItemChar"/>
        <w:numPr>
          <w:ilvl w:val="0"/>
          <w:numId w:val="0"/>
        </w:numPr>
        <w:ind w:left="1410" w:hanging="690"/>
      </w:pPr>
      <w:ins w:id="17" w:author="marie-helene" w:date="2012-08-30T14:23:00Z">
        <w:r>
          <w:t>6</w:t>
        </w:r>
      </w:ins>
      <w:del w:id="18" w:author="marie-helene" w:date="2012-08-30T14:23:00Z">
        <w:r w:rsidR="00841003" w:rsidDel="004A26D2">
          <w:delText>8</w:delText>
        </w:r>
      </w:del>
      <w:r w:rsidR="00030D4E">
        <w:t>.2</w:t>
      </w:r>
      <w:r w:rsidR="00030D4E">
        <w:tab/>
        <w:t>From Council:</w:t>
      </w:r>
      <w:r w:rsidR="008F323F">
        <w:t xml:space="preserve"> Inputs for the 2014-2018 IALA Strategy – deadline by October 2012</w:t>
      </w:r>
    </w:p>
    <w:p w:rsidR="00663849" w:rsidRDefault="008F323F" w:rsidP="00821533">
      <w:pPr>
        <w:pStyle w:val="AgendaItemChar"/>
      </w:pPr>
      <w:r>
        <w:t>World Wide Academy</w:t>
      </w:r>
      <w:r w:rsidR="00FA52BE">
        <w:t xml:space="preserve"> </w:t>
      </w:r>
    </w:p>
    <w:p w:rsidR="0040424F" w:rsidRDefault="00EC5681" w:rsidP="00821533">
      <w:pPr>
        <w:pStyle w:val="AgendaItemChar"/>
        <w:rPr>
          <w:ins w:id="19" w:author="marie-helene" w:date="2012-08-30T14:29:00Z"/>
        </w:rPr>
      </w:pPr>
      <w:ins w:id="20" w:author="fza-sfs" w:date="2012-08-30T12:06:00Z">
        <w:r w:rsidRPr="00EC5681">
          <w:rPr>
            <w:rPrChange w:id="21" w:author="fza-sfs" w:date="2012-08-30T12:07:00Z">
              <w:rPr>
                <w:color w:val="000000"/>
                <w:sz w:val="21"/>
                <w:szCs w:val="21"/>
              </w:rPr>
            </w:rPrChange>
          </w:rPr>
          <w:t>Provisional National Membership for</w:t>
        </w:r>
        <w:bookmarkStart w:id="22" w:name="_GoBack"/>
        <w:bookmarkEnd w:id="22"/>
        <w:r w:rsidRPr="00EC5681">
          <w:rPr>
            <w:rPrChange w:id="23" w:author="fza-sfs" w:date="2012-08-30T12:07:00Z">
              <w:rPr>
                <w:color w:val="000000"/>
                <w:sz w:val="21"/>
                <w:szCs w:val="21"/>
              </w:rPr>
            </w:rPrChange>
          </w:rPr>
          <w:t xml:space="preserve"> developing countries</w:t>
        </w:r>
      </w:ins>
    </w:p>
    <w:p w:rsidR="00821533" w:rsidDel="00EC5681" w:rsidRDefault="00821533" w:rsidP="00821533">
      <w:pPr>
        <w:pStyle w:val="AgendaItemChar"/>
        <w:rPr>
          <w:del w:id="24" w:author="fza-sfs" w:date="2012-08-30T12:06:00Z"/>
        </w:rPr>
      </w:pPr>
      <w:del w:id="25" w:author="fza-sfs" w:date="2012-08-30T12:06:00Z">
        <w:r w:rsidDel="00EC5681">
          <w:delText>IALA as the custodian of reference implementation for maritime open source software</w:delText>
        </w:r>
      </w:del>
    </w:p>
    <w:p w:rsidR="00821533" w:rsidRDefault="00821533" w:rsidP="00821533">
      <w:pPr>
        <w:pStyle w:val="AgendaItemChar"/>
      </w:pPr>
      <w:r>
        <w:t>AIS data used as evidences at court cases</w:t>
      </w:r>
    </w:p>
    <w:p w:rsidR="00F97A40" w:rsidRDefault="00F97A40" w:rsidP="00821533">
      <w:pPr>
        <w:pStyle w:val="AgendaItemChar"/>
      </w:pPr>
      <w:r>
        <w:t>AIS data protection</w:t>
      </w:r>
    </w:p>
    <w:p w:rsidR="00821533" w:rsidRDefault="00821533" w:rsidP="00821533">
      <w:pPr>
        <w:pStyle w:val="AgendaItemChar"/>
      </w:pPr>
      <w:r>
        <w:t>Update on IALA-NET</w:t>
      </w:r>
    </w:p>
    <w:p w:rsidR="00821533" w:rsidRDefault="00821533" w:rsidP="00821533">
      <w:pPr>
        <w:pStyle w:val="AgendaItemChar"/>
      </w:pPr>
      <w:r>
        <w:t>Review of IALA Risk Register</w:t>
      </w:r>
    </w:p>
    <w:p w:rsidR="00821533" w:rsidRDefault="00821533" w:rsidP="00821533">
      <w:pPr>
        <w:pStyle w:val="AgendaItemChar"/>
        <w:spacing w:before="40" w:after="40"/>
      </w:pPr>
      <w:r>
        <w:lastRenderedPageBreak/>
        <w:t>Any other business</w:t>
      </w:r>
    </w:p>
    <w:p w:rsidR="00821533" w:rsidRDefault="00821533" w:rsidP="00821533">
      <w:pPr>
        <w:pStyle w:val="AgendaItemChar"/>
      </w:pPr>
      <w:r>
        <w:t>Review of output and working papers</w:t>
      </w:r>
    </w:p>
    <w:p w:rsidR="00821533" w:rsidRDefault="00821533" w:rsidP="00821533">
      <w:pPr>
        <w:pStyle w:val="AgendaItemChar"/>
        <w:spacing w:before="40" w:after="40"/>
      </w:pPr>
      <w:r>
        <w:t>Review of Action Items</w:t>
      </w:r>
    </w:p>
    <w:p w:rsidR="002E5BE1" w:rsidRDefault="002E5BE1"/>
    <w:sectPr w:rsidR="002E5BE1" w:rsidSect="00F97A40">
      <w:footerReference w:type="default" r:id="rId8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24F" w:rsidRDefault="0040424F" w:rsidP="00821533">
      <w:pPr>
        <w:spacing w:after="0" w:line="240" w:lineRule="auto"/>
      </w:pPr>
      <w:r>
        <w:separator/>
      </w:r>
    </w:p>
  </w:endnote>
  <w:endnote w:type="continuationSeparator" w:id="0">
    <w:p w:rsidR="0040424F" w:rsidRDefault="0040424F" w:rsidP="0082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4F" w:rsidRPr="0037623A" w:rsidRDefault="0040424F" w:rsidP="00821533">
    <w:pPr>
      <w:pStyle w:val="Corpsdetexte"/>
      <w:spacing w:before="120" w:after="0"/>
      <w:jc w:val="center"/>
      <w:rPr>
        <w:rFonts w:ascii="Arial" w:hAnsi="Arial" w:cs="Arial"/>
        <w:b/>
        <w:sz w:val="20"/>
        <w:szCs w:val="20"/>
      </w:rPr>
    </w:pPr>
    <w:r w:rsidRPr="0037623A">
      <w:rPr>
        <w:rFonts w:ascii="Arial" w:hAnsi="Arial" w:cs="Arial"/>
        <w:b/>
        <w:sz w:val="20"/>
        <w:szCs w:val="20"/>
      </w:rPr>
      <w:t xml:space="preserve">Members are requested to provide comments or proposals </w:t>
    </w:r>
    <w:r>
      <w:rPr>
        <w:rFonts w:ascii="Arial" w:hAnsi="Arial" w:cs="Arial"/>
        <w:b/>
        <w:sz w:val="20"/>
        <w:szCs w:val="20"/>
      </w:rPr>
      <w:t xml:space="preserve">and input papers </w:t>
    </w:r>
    <w:r w:rsidRPr="0037623A">
      <w:rPr>
        <w:rFonts w:ascii="Arial" w:hAnsi="Arial" w:cs="Arial"/>
        <w:b/>
        <w:sz w:val="20"/>
        <w:szCs w:val="20"/>
      </w:rPr>
      <w:t xml:space="preserve">on any of the above items to the Secretariat by no later than </w:t>
    </w:r>
    <w:r>
      <w:rPr>
        <w:rFonts w:ascii="Arial" w:hAnsi="Arial" w:cs="Arial"/>
        <w:b/>
        <w:sz w:val="20"/>
        <w:szCs w:val="20"/>
      </w:rPr>
      <w:t>5</w:t>
    </w:r>
    <w:r w:rsidRPr="000533C3">
      <w:rPr>
        <w:rFonts w:ascii="Arial" w:hAnsi="Arial" w:cs="Arial"/>
        <w:b/>
        <w:sz w:val="20"/>
        <w:szCs w:val="20"/>
        <w:vertAlign w:val="superscript"/>
      </w:rPr>
      <w:t>th</w:t>
    </w:r>
    <w:r>
      <w:rPr>
        <w:rFonts w:ascii="Arial" w:hAnsi="Arial" w:cs="Arial"/>
        <w:b/>
        <w:sz w:val="20"/>
        <w:szCs w:val="20"/>
      </w:rPr>
      <w:t xml:space="preserve"> September 2012</w:t>
    </w:r>
    <w:r w:rsidRPr="0037623A">
      <w:rPr>
        <w:rFonts w:ascii="Arial" w:hAnsi="Arial" w:cs="Arial"/>
        <w:b/>
        <w:sz w:val="20"/>
        <w:szCs w:val="20"/>
      </w:rPr>
      <w:t>.</w:t>
    </w:r>
  </w:p>
  <w:p w:rsidR="0040424F" w:rsidRPr="00047C80" w:rsidRDefault="0040424F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24F" w:rsidRDefault="0040424F" w:rsidP="00821533">
      <w:pPr>
        <w:spacing w:after="0" w:line="240" w:lineRule="auto"/>
      </w:pPr>
      <w:r>
        <w:separator/>
      </w:r>
    </w:p>
  </w:footnote>
  <w:footnote w:type="continuationSeparator" w:id="0">
    <w:p w:rsidR="0040424F" w:rsidRDefault="0040424F" w:rsidP="00821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305D9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89D7E20"/>
    <w:multiLevelType w:val="multilevel"/>
    <w:tmpl w:val="C68C8DAC"/>
    <w:lvl w:ilvl="0">
      <w:start w:val="1"/>
      <w:numFmt w:val="decimal"/>
      <w:pStyle w:val="AgendaItemChar"/>
      <w:isLgl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33"/>
    <w:rsid w:val="00030D4E"/>
    <w:rsid w:val="00047C80"/>
    <w:rsid w:val="000533C3"/>
    <w:rsid w:val="000C1443"/>
    <w:rsid w:val="000C3E85"/>
    <w:rsid w:val="000D0209"/>
    <w:rsid w:val="002E2101"/>
    <w:rsid w:val="002E5BE1"/>
    <w:rsid w:val="00343169"/>
    <w:rsid w:val="003849ED"/>
    <w:rsid w:val="003E5C14"/>
    <w:rsid w:val="0040424F"/>
    <w:rsid w:val="00445A55"/>
    <w:rsid w:val="004820F8"/>
    <w:rsid w:val="00496708"/>
    <w:rsid w:val="004A26D2"/>
    <w:rsid w:val="00545274"/>
    <w:rsid w:val="00591486"/>
    <w:rsid w:val="00617A97"/>
    <w:rsid w:val="0063685A"/>
    <w:rsid w:val="00663849"/>
    <w:rsid w:val="006F5B97"/>
    <w:rsid w:val="00775CE0"/>
    <w:rsid w:val="00806EC8"/>
    <w:rsid w:val="00821533"/>
    <w:rsid w:val="00827550"/>
    <w:rsid w:val="00841003"/>
    <w:rsid w:val="00851747"/>
    <w:rsid w:val="008F323F"/>
    <w:rsid w:val="009C28F5"/>
    <w:rsid w:val="00CA24A0"/>
    <w:rsid w:val="00D43BBD"/>
    <w:rsid w:val="00E35AC3"/>
    <w:rsid w:val="00EA4A2E"/>
    <w:rsid w:val="00EB1C09"/>
    <w:rsid w:val="00EC5681"/>
    <w:rsid w:val="00ED112B"/>
    <w:rsid w:val="00F13AA6"/>
    <w:rsid w:val="00F966B2"/>
    <w:rsid w:val="00F97A40"/>
    <w:rsid w:val="00F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82153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Sous-titreCar">
    <w:name w:val="Sous-titre Car"/>
    <w:basedOn w:val="Policepardfaut"/>
    <w:link w:val="Sous-titre"/>
    <w:rsid w:val="00821533"/>
    <w:rPr>
      <w:rFonts w:ascii="Arial" w:eastAsia="Times New Roman" w:hAnsi="Arial" w:cs="Arial"/>
      <w:sz w:val="24"/>
      <w:szCs w:val="24"/>
      <w:lang w:val="en-GB"/>
    </w:rPr>
  </w:style>
  <w:style w:type="paragraph" w:customStyle="1" w:styleId="AgendaItemChar">
    <w:name w:val="Agenda Item Char"/>
    <w:basedOn w:val="Normal"/>
    <w:rsid w:val="00821533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Corpsdetexte">
    <w:name w:val="Body Text"/>
    <w:basedOn w:val="Normal"/>
    <w:link w:val="CorpsdetexteCar"/>
    <w:rsid w:val="008215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rpsdetexteCar">
    <w:name w:val="Corps de texte Car"/>
    <w:basedOn w:val="Policepardfaut"/>
    <w:link w:val="Corpsdetexte"/>
    <w:rsid w:val="0082153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En-tte">
    <w:name w:val="header"/>
    <w:basedOn w:val="Normal"/>
    <w:link w:val="En-tteC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1533"/>
  </w:style>
  <w:style w:type="paragraph" w:styleId="Pieddepage">
    <w:name w:val="footer"/>
    <w:basedOn w:val="Normal"/>
    <w:link w:val="PieddepageC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1533"/>
  </w:style>
  <w:style w:type="paragraph" w:customStyle="1" w:styleId="Annex">
    <w:name w:val="Annex"/>
    <w:basedOn w:val="Sous-titre"/>
    <w:next w:val="Normalcentr"/>
    <w:rsid w:val="00663849"/>
    <w:pPr>
      <w:tabs>
        <w:tab w:val="left" w:pos="630"/>
      </w:tabs>
      <w:spacing w:after="0"/>
      <w:outlineLvl w:val="9"/>
    </w:pPr>
    <w:rPr>
      <w:rFonts w:cs="Times New Roman"/>
      <w:b/>
      <w:bCs/>
      <w:sz w:val="28"/>
    </w:rPr>
  </w:style>
  <w:style w:type="paragraph" w:styleId="Normalcentr">
    <w:name w:val="Block Text"/>
    <w:basedOn w:val="Normal"/>
    <w:rsid w:val="0066384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4A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97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82153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Sous-titreCar">
    <w:name w:val="Sous-titre Car"/>
    <w:basedOn w:val="Policepardfaut"/>
    <w:link w:val="Sous-titre"/>
    <w:rsid w:val="00821533"/>
    <w:rPr>
      <w:rFonts w:ascii="Arial" w:eastAsia="Times New Roman" w:hAnsi="Arial" w:cs="Arial"/>
      <w:sz w:val="24"/>
      <w:szCs w:val="24"/>
      <w:lang w:val="en-GB"/>
    </w:rPr>
  </w:style>
  <w:style w:type="paragraph" w:customStyle="1" w:styleId="AgendaItemChar">
    <w:name w:val="Agenda Item Char"/>
    <w:basedOn w:val="Normal"/>
    <w:rsid w:val="00821533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Corpsdetexte">
    <w:name w:val="Body Text"/>
    <w:basedOn w:val="Normal"/>
    <w:link w:val="CorpsdetexteCar"/>
    <w:rsid w:val="008215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rpsdetexteCar">
    <w:name w:val="Corps de texte Car"/>
    <w:basedOn w:val="Policepardfaut"/>
    <w:link w:val="Corpsdetexte"/>
    <w:rsid w:val="0082153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En-tte">
    <w:name w:val="header"/>
    <w:basedOn w:val="Normal"/>
    <w:link w:val="En-tteC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1533"/>
  </w:style>
  <w:style w:type="paragraph" w:styleId="Pieddepage">
    <w:name w:val="footer"/>
    <w:basedOn w:val="Normal"/>
    <w:link w:val="PieddepageCar"/>
    <w:uiPriority w:val="99"/>
    <w:unhideWhenUsed/>
    <w:rsid w:val="008215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1533"/>
  </w:style>
  <w:style w:type="paragraph" w:customStyle="1" w:styleId="Annex">
    <w:name w:val="Annex"/>
    <w:basedOn w:val="Sous-titre"/>
    <w:next w:val="Normalcentr"/>
    <w:rsid w:val="00663849"/>
    <w:pPr>
      <w:tabs>
        <w:tab w:val="left" w:pos="630"/>
      </w:tabs>
      <w:spacing w:after="0"/>
      <w:outlineLvl w:val="9"/>
    </w:pPr>
    <w:rPr>
      <w:rFonts w:cs="Times New Roman"/>
      <w:b/>
      <w:bCs/>
      <w:sz w:val="28"/>
    </w:rPr>
  </w:style>
  <w:style w:type="paragraph" w:styleId="Normalcentr">
    <w:name w:val="Block Text"/>
    <w:basedOn w:val="Normal"/>
    <w:rsid w:val="0066384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4A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97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Søfartsstyrelsen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dvp-sfs</dc:creator>
  <cp:keywords/>
  <dc:description/>
  <cp:lastModifiedBy>marie-helene</cp:lastModifiedBy>
  <cp:revision>4</cp:revision>
  <cp:lastPrinted>2012-08-30T12:24:00Z</cp:lastPrinted>
  <dcterms:created xsi:type="dcterms:W3CDTF">2012-08-30T11:08:00Z</dcterms:created>
  <dcterms:modified xsi:type="dcterms:W3CDTF">2012-08-30T13:18:00Z</dcterms:modified>
</cp:coreProperties>
</file>